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22" w:rsidRDefault="005C1922" w:rsidP="005C1922">
      <w:pPr>
        <w:tabs>
          <w:tab w:val="left" w:pos="1209"/>
          <w:tab w:val="left" w:pos="5103"/>
        </w:tabs>
        <w:ind w:left="4536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«Утверждаю»</w:t>
      </w:r>
    </w:p>
    <w:p w:rsidR="005C1922" w:rsidRDefault="005C1922" w:rsidP="005C1922">
      <w:pPr>
        <w:tabs>
          <w:tab w:val="left" w:pos="5103"/>
        </w:tabs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 –</w:t>
      </w:r>
    </w:p>
    <w:p w:rsidR="005C1922" w:rsidRDefault="005C1922" w:rsidP="005C1922">
      <w:pPr>
        <w:tabs>
          <w:tab w:val="left" w:pos="5103"/>
        </w:tabs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главный  инженер филиала</w:t>
      </w:r>
    </w:p>
    <w:p w:rsidR="005C1922" w:rsidRDefault="00DB0304" w:rsidP="005C1922">
      <w:pPr>
        <w:tabs>
          <w:tab w:val="left" w:pos="5103"/>
        </w:tabs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5C1922">
        <w:rPr>
          <w:sz w:val="26"/>
          <w:szCs w:val="26"/>
        </w:rPr>
        <w:t>АО «МРСК Центра»  - «Белгородэнерго»</w:t>
      </w:r>
    </w:p>
    <w:p w:rsidR="005C1922" w:rsidRDefault="005C1922" w:rsidP="005C1922">
      <w:pPr>
        <w:tabs>
          <w:tab w:val="left" w:pos="5103"/>
        </w:tabs>
        <w:ind w:left="4536"/>
        <w:jc w:val="right"/>
        <w:rPr>
          <w:sz w:val="26"/>
          <w:szCs w:val="26"/>
        </w:rPr>
      </w:pPr>
    </w:p>
    <w:p w:rsidR="005C1922" w:rsidRDefault="005C1922" w:rsidP="005C1922">
      <w:pPr>
        <w:tabs>
          <w:tab w:val="left" w:pos="5103"/>
        </w:tabs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_______________________ С.</w:t>
      </w:r>
      <w:r w:rsidR="00DB0304">
        <w:rPr>
          <w:sz w:val="26"/>
          <w:szCs w:val="26"/>
        </w:rPr>
        <w:t>А.Решетников</w:t>
      </w:r>
    </w:p>
    <w:p w:rsidR="005C1922" w:rsidRDefault="005C1922" w:rsidP="005C1922">
      <w:pPr>
        <w:tabs>
          <w:tab w:val="left" w:pos="5103"/>
        </w:tabs>
        <w:ind w:left="4536"/>
        <w:jc w:val="right"/>
        <w:rPr>
          <w:sz w:val="26"/>
          <w:szCs w:val="26"/>
        </w:rPr>
      </w:pPr>
    </w:p>
    <w:p w:rsidR="005C1922" w:rsidRDefault="005C1922" w:rsidP="005C1922">
      <w:pPr>
        <w:tabs>
          <w:tab w:val="left" w:pos="5103"/>
        </w:tabs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«____» ____________ 201</w:t>
      </w:r>
      <w:r w:rsidR="009F5427" w:rsidRPr="00436D25">
        <w:rPr>
          <w:sz w:val="26"/>
          <w:szCs w:val="26"/>
        </w:rPr>
        <w:t>9</w:t>
      </w:r>
      <w:r>
        <w:rPr>
          <w:sz w:val="26"/>
          <w:szCs w:val="26"/>
        </w:rPr>
        <w:t xml:space="preserve"> г.</w:t>
      </w:r>
    </w:p>
    <w:p w:rsidR="005C1922" w:rsidRDefault="005C1922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38512A" w:rsidRPr="000565B8" w:rsidRDefault="004F6968" w:rsidP="00773399">
      <w:pPr>
        <w:ind w:firstLine="0"/>
        <w:jc w:val="center"/>
        <w:rPr>
          <w:sz w:val="26"/>
          <w:szCs w:val="26"/>
        </w:rPr>
      </w:pPr>
      <w:r w:rsidRPr="0038512A">
        <w:rPr>
          <w:sz w:val="26"/>
          <w:szCs w:val="26"/>
        </w:rPr>
        <w:t xml:space="preserve">на </w:t>
      </w:r>
      <w:r w:rsidR="00612811" w:rsidRPr="0038512A">
        <w:rPr>
          <w:sz w:val="26"/>
          <w:szCs w:val="26"/>
        </w:rPr>
        <w:t xml:space="preserve">поставку </w:t>
      </w:r>
      <w:r w:rsidR="006C439D">
        <w:rPr>
          <w:sz w:val="26"/>
          <w:szCs w:val="26"/>
        </w:rPr>
        <w:t>печатной продукции</w:t>
      </w:r>
      <w:r w:rsidR="009C0389" w:rsidRPr="0038512A">
        <w:rPr>
          <w:sz w:val="26"/>
          <w:szCs w:val="26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0732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DB0304" w:rsidP="00073219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612811" w:rsidRPr="00534713">
        <w:rPr>
          <w:sz w:val="24"/>
          <w:szCs w:val="24"/>
        </w:rPr>
        <w:t xml:space="preserve">АО «МРСК Центра» </w:t>
      </w:r>
      <w:r w:rsidR="00612811" w:rsidRPr="009F73FA">
        <w:rPr>
          <w:sz w:val="24"/>
          <w:szCs w:val="24"/>
        </w:rPr>
        <w:t xml:space="preserve">производит </w:t>
      </w:r>
      <w:r w:rsidR="009F73FA">
        <w:rPr>
          <w:sz w:val="24"/>
          <w:szCs w:val="24"/>
        </w:rPr>
        <w:t xml:space="preserve">закупку </w:t>
      </w:r>
      <w:r w:rsidR="006C439D">
        <w:rPr>
          <w:sz w:val="24"/>
          <w:szCs w:val="24"/>
        </w:rPr>
        <w:t>печатной продукции</w:t>
      </w:r>
      <w:r w:rsidR="009F73FA">
        <w:rPr>
          <w:sz w:val="24"/>
          <w:szCs w:val="24"/>
        </w:rPr>
        <w:t xml:space="preserve"> </w:t>
      </w:r>
      <w:r w:rsidR="00612811" w:rsidRPr="00CE159F">
        <w:rPr>
          <w:sz w:val="24"/>
          <w:szCs w:val="24"/>
        </w:rPr>
        <w:t>для</w:t>
      </w:r>
      <w:r w:rsidR="00612811" w:rsidRPr="00534713">
        <w:rPr>
          <w:sz w:val="24"/>
          <w:szCs w:val="24"/>
        </w:rPr>
        <w:t xml:space="preserve">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163418" w:rsidRPr="005C1922" w:rsidRDefault="00612811" w:rsidP="005C1922">
      <w:pPr>
        <w:numPr>
          <w:ilvl w:val="1"/>
          <w:numId w:val="3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 xml:space="preserve">Закупка производится на основании </w:t>
      </w:r>
      <w:r w:rsidR="00232E4A" w:rsidRPr="00534713">
        <w:rPr>
          <w:sz w:val="24"/>
          <w:szCs w:val="24"/>
        </w:rPr>
        <w:t>годовой комплексной программы закупок</w:t>
      </w:r>
      <w:r w:rsidR="00232E4A" w:rsidRPr="00534713">
        <w:rPr>
          <w:sz w:val="26"/>
          <w:szCs w:val="26"/>
        </w:rPr>
        <w:t xml:space="preserve"> </w:t>
      </w:r>
      <w:r w:rsidR="00DB0304">
        <w:rPr>
          <w:sz w:val="24"/>
          <w:szCs w:val="24"/>
        </w:rPr>
        <w:t>П</w:t>
      </w:r>
      <w:r w:rsidRPr="00534713">
        <w:rPr>
          <w:sz w:val="24"/>
          <w:szCs w:val="24"/>
        </w:rPr>
        <w:t xml:space="preserve">АО «МРСК Центра» на </w:t>
      </w:r>
      <w:r w:rsidR="005464B6" w:rsidRPr="00534713">
        <w:rPr>
          <w:sz w:val="24"/>
          <w:szCs w:val="24"/>
        </w:rPr>
        <w:t>20</w:t>
      </w:r>
      <w:r w:rsidR="009F5427" w:rsidRPr="009F5427">
        <w:rPr>
          <w:sz w:val="24"/>
          <w:szCs w:val="24"/>
        </w:rPr>
        <w:t>20</w:t>
      </w:r>
      <w:r w:rsidRPr="00534713">
        <w:rPr>
          <w:sz w:val="24"/>
          <w:szCs w:val="24"/>
        </w:rPr>
        <w:t xml:space="preserve"> год</w:t>
      </w:r>
      <w:r w:rsidR="005464B6" w:rsidRPr="00534713">
        <w:rPr>
          <w:sz w:val="24"/>
          <w:szCs w:val="24"/>
        </w:rPr>
        <w:t>.</w:t>
      </w:r>
    </w:p>
    <w:p w:rsidR="00612811" w:rsidRPr="004D4E32" w:rsidRDefault="00612811" w:rsidP="000732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F908EE" w:rsidRPr="006C439D" w:rsidRDefault="00612811" w:rsidP="005C1922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6C439D">
        <w:rPr>
          <w:sz w:val="24"/>
          <w:szCs w:val="24"/>
        </w:rPr>
        <w:t>печатной продукции</w:t>
      </w:r>
      <w:r w:rsidR="003D5729">
        <w:rPr>
          <w:sz w:val="24"/>
          <w:szCs w:val="24"/>
        </w:rPr>
        <w:t xml:space="preserve"> </w:t>
      </w:r>
      <w:r w:rsidR="003D5729" w:rsidRPr="00CE159F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на склады получател</w:t>
      </w:r>
      <w:r w:rsidR="0057236D"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 w:rsidR="0057236D"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</w:t>
      </w:r>
      <w:r w:rsidR="00DB0304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 w:rsidR="00A75C7D" w:rsidRPr="00E20A6C">
        <w:rPr>
          <w:sz w:val="24"/>
          <w:szCs w:val="24"/>
        </w:rPr>
        <w:t>-</w:t>
      </w:r>
      <w:r w:rsidR="00326D05">
        <w:rPr>
          <w:sz w:val="24"/>
          <w:szCs w:val="24"/>
        </w:rPr>
        <w:t>«Белгородэнерго»</w:t>
      </w:r>
      <w:r w:rsidRPr="00612811">
        <w:rPr>
          <w:sz w:val="24"/>
          <w:szCs w:val="24"/>
        </w:rPr>
        <w:t xml:space="preserve">  в объемах </w:t>
      </w:r>
      <w:r w:rsidR="00DF3688">
        <w:rPr>
          <w:sz w:val="24"/>
          <w:szCs w:val="24"/>
        </w:rPr>
        <w:t xml:space="preserve">указанных в  </w:t>
      </w:r>
      <w:r w:rsidR="00F908EE">
        <w:rPr>
          <w:sz w:val="24"/>
          <w:szCs w:val="24"/>
        </w:rPr>
        <w:t xml:space="preserve">Приложении </w:t>
      </w:r>
      <w:r w:rsidR="00DF7350">
        <w:rPr>
          <w:sz w:val="24"/>
          <w:szCs w:val="24"/>
        </w:rPr>
        <w:t xml:space="preserve">№ </w:t>
      </w:r>
      <w:r w:rsidR="00F908EE">
        <w:rPr>
          <w:sz w:val="24"/>
          <w:szCs w:val="24"/>
        </w:rPr>
        <w:t>1.</w:t>
      </w:r>
    </w:p>
    <w:p w:rsidR="00577319" w:rsidRPr="000858CD" w:rsidRDefault="00446A4A" w:rsidP="000858C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4D4E32">
        <w:rPr>
          <w:b/>
          <w:bCs/>
          <w:sz w:val="26"/>
          <w:szCs w:val="26"/>
        </w:rPr>
        <w:t xml:space="preserve">ребования к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446A4A" w:rsidRDefault="00446A4A" w:rsidP="000858CD">
      <w:pPr>
        <w:ind w:firstLine="709"/>
        <w:rPr>
          <w:sz w:val="24"/>
          <w:szCs w:val="24"/>
        </w:rPr>
      </w:pPr>
      <w:r w:rsidRPr="00446A4A">
        <w:rPr>
          <w:sz w:val="24"/>
          <w:szCs w:val="24"/>
        </w:rPr>
        <w:t>Учебные пособия должны иметь гриф Министерства образования и науки Российской Федерации (предпочтительно) или УМО высших учебных заведений России по соответствующим направлениям.</w:t>
      </w:r>
    </w:p>
    <w:p w:rsidR="00446A4A" w:rsidRDefault="00446A4A" w:rsidP="000858CD">
      <w:pPr>
        <w:ind w:firstLine="709"/>
        <w:rPr>
          <w:sz w:val="24"/>
          <w:szCs w:val="24"/>
        </w:rPr>
      </w:pPr>
      <w:r w:rsidRPr="00446A4A">
        <w:rPr>
          <w:sz w:val="24"/>
          <w:szCs w:val="24"/>
        </w:rPr>
        <w:t>Все печатные издания должны быть новыми, поставка подержанных изданий не допускается.</w:t>
      </w:r>
    </w:p>
    <w:p w:rsidR="000D7893" w:rsidRPr="005C1922" w:rsidRDefault="000858CD" w:rsidP="005C1922">
      <w:pPr>
        <w:ind w:firstLine="709"/>
        <w:rPr>
          <w:b/>
          <w:sz w:val="24"/>
          <w:szCs w:val="24"/>
        </w:rPr>
      </w:pPr>
      <w:r w:rsidRPr="000858CD">
        <w:rPr>
          <w:sz w:val="24"/>
          <w:szCs w:val="24"/>
        </w:rPr>
        <w:t>Техническ</w:t>
      </w:r>
      <w:r w:rsidR="00400559">
        <w:rPr>
          <w:sz w:val="24"/>
          <w:szCs w:val="24"/>
        </w:rPr>
        <w:t xml:space="preserve">ие требования, характеристики </w:t>
      </w:r>
      <w:r w:rsidR="006C439D">
        <w:rPr>
          <w:sz w:val="24"/>
          <w:szCs w:val="24"/>
        </w:rPr>
        <w:t>печатной продукции</w:t>
      </w:r>
      <w:r w:rsidR="00F20B71">
        <w:rPr>
          <w:sz w:val="24"/>
          <w:szCs w:val="24"/>
        </w:rPr>
        <w:t xml:space="preserve"> </w:t>
      </w:r>
      <w:r w:rsidRPr="000858CD">
        <w:rPr>
          <w:sz w:val="24"/>
          <w:szCs w:val="24"/>
        </w:rPr>
        <w:t>должны соответствовать значениям, приведенным в Приложении №1.</w:t>
      </w:r>
    </w:p>
    <w:p w:rsidR="00612811" w:rsidRPr="004D4E32" w:rsidRDefault="00612811" w:rsidP="000732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3C1A02" w:rsidRPr="00436D25" w:rsidRDefault="00612811" w:rsidP="00D30F5D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36D25">
        <w:rPr>
          <w:sz w:val="24"/>
          <w:szCs w:val="24"/>
        </w:rPr>
        <w:t xml:space="preserve"> Упаковка, транспортиро</w:t>
      </w:r>
      <w:r w:rsidR="006D7294" w:rsidRPr="00436D25">
        <w:rPr>
          <w:sz w:val="24"/>
          <w:szCs w:val="24"/>
        </w:rPr>
        <w:t>вание, условия и сроки хранения:</w:t>
      </w:r>
    </w:p>
    <w:p w:rsidR="000D7478" w:rsidRPr="000D7478" w:rsidRDefault="00856DA0" w:rsidP="000D7478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D7478" w:rsidRPr="000D7478">
        <w:rPr>
          <w:sz w:val="24"/>
          <w:szCs w:val="24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</w:t>
      </w:r>
      <w:r w:rsidR="000D7478" w:rsidRPr="000D7478">
        <w:rPr>
          <w:color w:val="000000"/>
          <w:sz w:val="24"/>
          <w:szCs w:val="24"/>
        </w:rPr>
        <w:t>ГОСТ 14192, ГОСТ 23216 и ГОСТ 15150-69</w:t>
      </w:r>
      <w:r w:rsidR="000D7478" w:rsidRPr="000D7478">
        <w:rPr>
          <w:sz w:val="24"/>
          <w:szCs w:val="24"/>
        </w:rPr>
        <w:t>. Порядок отгрузки, специальные требования к таре и упаковке должны быть определены в договоре на поставку.</w:t>
      </w:r>
    </w:p>
    <w:p w:rsidR="003C1A02" w:rsidRDefault="003C1A02" w:rsidP="003C1A02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3C1A02">
        <w:rPr>
          <w:szCs w:val="24"/>
        </w:rPr>
        <w:t xml:space="preserve">       </w:t>
      </w:r>
      <w:r w:rsidR="00856DA0">
        <w:rPr>
          <w:szCs w:val="24"/>
        </w:rPr>
        <w:t xml:space="preserve">    </w:t>
      </w:r>
      <w:r w:rsidRPr="002B66A7">
        <w:rPr>
          <w:szCs w:val="24"/>
        </w:rPr>
        <w:t xml:space="preserve">Способ укладки и транспортировки </w:t>
      </w:r>
      <w:r w:rsidR="00E40D86">
        <w:rPr>
          <w:szCs w:val="24"/>
        </w:rPr>
        <w:t>данной продукции</w:t>
      </w:r>
      <w:r w:rsidRPr="002B66A7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5495F" w:rsidRPr="00DB0B37" w:rsidRDefault="0085495F" w:rsidP="003C1A02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12811" w:rsidRDefault="00612811" w:rsidP="000732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C1922" w:rsidRDefault="00856DA0" w:rsidP="00856DA0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12811" w:rsidRPr="00612811">
        <w:rPr>
          <w:sz w:val="24"/>
          <w:szCs w:val="24"/>
        </w:rPr>
        <w:t>Гарантия на поставляем</w:t>
      </w:r>
      <w:r w:rsidR="00FD18AB">
        <w:rPr>
          <w:sz w:val="24"/>
          <w:szCs w:val="24"/>
        </w:rPr>
        <w:t xml:space="preserve">ую продукцию </w:t>
      </w:r>
      <w:r w:rsidR="00612811" w:rsidRPr="00612811">
        <w:rPr>
          <w:sz w:val="24"/>
          <w:szCs w:val="24"/>
        </w:rPr>
        <w:t xml:space="preserve">должна распространяться не менее чем </w:t>
      </w:r>
      <w:r w:rsidR="00612811" w:rsidRPr="00F6623F">
        <w:rPr>
          <w:sz w:val="24"/>
          <w:szCs w:val="24"/>
        </w:rPr>
        <w:t xml:space="preserve">на </w:t>
      </w:r>
      <w:r w:rsidR="00524BAD">
        <w:rPr>
          <w:sz w:val="24"/>
          <w:szCs w:val="24"/>
        </w:rPr>
        <w:t>12</w:t>
      </w:r>
      <w:r w:rsidR="00612811" w:rsidRPr="00F6623F">
        <w:rPr>
          <w:sz w:val="24"/>
          <w:szCs w:val="24"/>
        </w:rPr>
        <w:t xml:space="preserve"> месяцев</w:t>
      </w:r>
      <w:r w:rsidR="00612811" w:rsidRPr="00612811">
        <w:rPr>
          <w:sz w:val="24"/>
          <w:szCs w:val="24"/>
        </w:rPr>
        <w:t xml:space="preserve">. </w:t>
      </w:r>
      <w:r w:rsidR="00261ADD">
        <w:rPr>
          <w:sz w:val="24"/>
          <w:szCs w:val="24"/>
        </w:rPr>
        <w:t xml:space="preserve">    </w:t>
      </w:r>
      <w:r w:rsidR="00612811" w:rsidRPr="00612811">
        <w:rPr>
          <w:sz w:val="24"/>
          <w:szCs w:val="24"/>
        </w:rPr>
        <w:t xml:space="preserve">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="00612811"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F83DF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="00612811" w:rsidRPr="00612811">
        <w:rPr>
          <w:sz w:val="24"/>
          <w:szCs w:val="24"/>
        </w:rPr>
        <w:t xml:space="preserve">, выявленные в период гарантийного срока. </w:t>
      </w:r>
      <w:r w:rsidR="00FD18AB" w:rsidRPr="00746FC0">
        <w:rPr>
          <w:sz w:val="24"/>
          <w:szCs w:val="24"/>
        </w:rPr>
        <w:t>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C1922" w:rsidRDefault="005C1922" w:rsidP="00856DA0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EA00A8" w:rsidP="000732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C439D" w:rsidRDefault="00CE1C8E" w:rsidP="005C192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DD242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</w:t>
      </w:r>
      <w:r w:rsidR="00612811" w:rsidRPr="003415EF">
        <w:rPr>
          <w:sz w:val="24"/>
          <w:szCs w:val="24"/>
        </w:rPr>
        <w:t xml:space="preserve">менее </w:t>
      </w:r>
      <w:r w:rsidR="00436D25">
        <w:rPr>
          <w:sz w:val="24"/>
          <w:szCs w:val="24"/>
        </w:rPr>
        <w:t>3</w:t>
      </w:r>
      <w:r w:rsidR="00612811" w:rsidRPr="006B3CE7">
        <w:rPr>
          <w:sz w:val="24"/>
          <w:szCs w:val="24"/>
        </w:rPr>
        <w:t xml:space="preserve"> л</w:t>
      </w:r>
      <w:r w:rsidR="00612811" w:rsidRPr="00814026">
        <w:rPr>
          <w:sz w:val="24"/>
          <w:szCs w:val="24"/>
        </w:rPr>
        <w:t>ет</w:t>
      </w:r>
      <w:r w:rsidR="003415EF">
        <w:rPr>
          <w:sz w:val="24"/>
          <w:szCs w:val="24"/>
        </w:rPr>
        <w:t>.</w:t>
      </w:r>
    </w:p>
    <w:p w:rsidR="005C1922" w:rsidRPr="005C1922" w:rsidRDefault="005C1922" w:rsidP="005C192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5A4F80" w:rsidP="000732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6C439D" w:rsidRDefault="003B085B" w:rsidP="005C1922">
      <w:pPr>
        <w:rPr>
          <w:sz w:val="24"/>
          <w:szCs w:val="26"/>
        </w:rPr>
      </w:pPr>
      <w:r w:rsidRPr="003B085B">
        <w:rPr>
          <w:sz w:val="24"/>
          <w:szCs w:val="26"/>
        </w:rPr>
        <w:t>Заказчик имеет право в одностороннем порядке скорректировать объем поставляемых по договору материалов, направив поставщику соответствующее письменное уведомление. В уведомлении указывается объем скорректированных договорных обязательств и дата вступления в силу такого уведомления.</w:t>
      </w:r>
    </w:p>
    <w:p w:rsidR="005C1922" w:rsidRPr="003B085B" w:rsidRDefault="005C1922" w:rsidP="005C1922">
      <w:pPr>
        <w:rPr>
          <w:sz w:val="24"/>
          <w:szCs w:val="26"/>
        </w:rPr>
      </w:pPr>
    </w:p>
    <w:p w:rsidR="00612811" w:rsidRPr="004D4E32" w:rsidRDefault="00612811" w:rsidP="00073219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C1922" w:rsidRDefault="00531D00" w:rsidP="005C1922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>Поставка</w:t>
      </w:r>
      <w:r w:rsidR="00750C06">
        <w:rPr>
          <w:sz w:val="24"/>
          <w:szCs w:val="24"/>
        </w:rPr>
        <w:t xml:space="preserve"> продукции</w:t>
      </w:r>
      <w:r>
        <w:rPr>
          <w:sz w:val="24"/>
          <w:szCs w:val="24"/>
        </w:rPr>
        <w:t>, входящ</w:t>
      </w:r>
      <w:r w:rsidR="00054CC8">
        <w:rPr>
          <w:sz w:val="24"/>
          <w:szCs w:val="24"/>
        </w:rPr>
        <w:t>е</w:t>
      </w:r>
      <w:r w:rsidR="00184E1F">
        <w:rPr>
          <w:sz w:val="24"/>
          <w:szCs w:val="24"/>
        </w:rPr>
        <w:t>й</w:t>
      </w:r>
      <w:r w:rsidR="000D0B31">
        <w:rPr>
          <w:sz w:val="24"/>
          <w:szCs w:val="24"/>
        </w:rPr>
        <w:t xml:space="preserve"> в предмет Договора</w:t>
      </w:r>
      <w:r w:rsidRPr="00612811">
        <w:rPr>
          <w:sz w:val="24"/>
          <w:szCs w:val="24"/>
        </w:rPr>
        <w:t xml:space="preserve"> </w:t>
      </w:r>
      <w:r w:rsidR="000D0B31">
        <w:rPr>
          <w:sz w:val="24"/>
          <w:szCs w:val="24"/>
        </w:rPr>
        <w:t xml:space="preserve">осуществляется </w:t>
      </w:r>
      <w:r w:rsidR="009F5427" w:rsidRPr="009F5427">
        <w:rPr>
          <w:sz w:val="24"/>
          <w:szCs w:val="24"/>
        </w:rPr>
        <w:t xml:space="preserve">с </w:t>
      </w:r>
      <w:r w:rsidR="00436D25">
        <w:rPr>
          <w:sz w:val="24"/>
          <w:szCs w:val="24"/>
        </w:rPr>
        <w:t>момента заключения договора до</w:t>
      </w:r>
      <w:r w:rsidR="009F5427" w:rsidRPr="009F5427">
        <w:rPr>
          <w:sz w:val="24"/>
          <w:szCs w:val="24"/>
        </w:rPr>
        <w:t xml:space="preserve"> 31.12.2020 по отдельным заявкам Заказчика. Срок выполнения одной заявки в течение 20 календарных дней.</w:t>
      </w:r>
    </w:p>
    <w:p w:rsidR="00436D25" w:rsidRPr="00DB0B37" w:rsidRDefault="00436D25" w:rsidP="005C1922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0732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>Наличие документов, подтверждающих возможность осуществления поставок</w:t>
      </w:r>
      <w:bookmarkStart w:id="1" w:name="_GoBack"/>
      <w:bookmarkEnd w:id="1"/>
      <w:r w:rsidR="00750C06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5C1922" w:rsidRPr="00612811" w:rsidRDefault="005C1922" w:rsidP="005C1922">
      <w:pPr>
        <w:ind w:firstLine="709"/>
        <w:rPr>
          <w:sz w:val="24"/>
          <w:szCs w:val="24"/>
        </w:rPr>
      </w:pPr>
    </w:p>
    <w:p w:rsidR="00612811" w:rsidRPr="00BB6EA4" w:rsidRDefault="00612811" w:rsidP="0007321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803DB" w:rsidRDefault="003803DB" w:rsidP="003803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E20A6C">
        <w:rPr>
          <w:szCs w:val="24"/>
        </w:rPr>
        <w:t xml:space="preserve">продукции </w:t>
      </w:r>
      <w:r>
        <w:rPr>
          <w:szCs w:val="24"/>
        </w:rPr>
        <w:t>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>
        <w:rPr>
          <w:szCs w:val="24"/>
        </w:rPr>
        <w:t>а</w:t>
      </w:r>
      <w:r w:rsidRPr="00612811">
        <w:rPr>
          <w:szCs w:val="24"/>
        </w:rPr>
        <w:t xml:space="preserve"> </w:t>
      </w:r>
      <w:r w:rsidR="00DB0304">
        <w:rPr>
          <w:szCs w:val="24"/>
        </w:rPr>
        <w:t>П</w:t>
      </w:r>
      <w:r w:rsidRPr="00612811">
        <w:rPr>
          <w:szCs w:val="24"/>
        </w:rPr>
        <w:t>АО «МРСК Центра»</w:t>
      </w:r>
      <w:r>
        <w:rPr>
          <w:szCs w:val="24"/>
        </w:rPr>
        <w:t xml:space="preserve"> - «Белгородэнерго» </w:t>
      </w:r>
      <w:r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3803DB" w:rsidRDefault="003803DB" w:rsidP="00F70EC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B7B55" w:rsidRPr="00F70EC8" w:rsidRDefault="006B7B55" w:rsidP="00F70EC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803DB" w:rsidRPr="00FD22CC" w:rsidRDefault="003803DB" w:rsidP="003803DB">
      <w:pPr>
        <w:pStyle w:val="ad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FD22CC">
        <w:rPr>
          <w:b/>
          <w:bCs/>
          <w:sz w:val="24"/>
          <w:szCs w:val="24"/>
        </w:rPr>
        <w:t>Стоимость продукции.</w:t>
      </w:r>
    </w:p>
    <w:p w:rsidR="003803DB" w:rsidRPr="00CF1FB0" w:rsidRDefault="003803DB" w:rsidP="003803DB">
      <w:pPr>
        <w:spacing w:line="276" w:lineRule="auto"/>
        <w:ind w:firstLine="709"/>
        <w:rPr>
          <w:sz w:val="24"/>
          <w:szCs w:val="24"/>
        </w:rPr>
      </w:pPr>
      <w:r w:rsidRPr="00FD22CC">
        <w:rPr>
          <w:sz w:val="24"/>
          <w:szCs w:val="24"/>
        </w:rPr>
        <w:t>В стоимость должна быть включена доставка до склада Покупателя</w:t>
      </w:r>
      <w:r w:rsidRPr="00FD22CC">
        <w:rPr>
          <w:i/>
          <w:sz w:val="24"/>
          <w:szCs w:val="24"/>
        </w:rPr>
        <w:t>.</w:t>
      </w:r>
    </w:p>
    <w:p w:rsidR="00F70EC8" w:rsidRPr="00E92336" w:rsidRDefault="00F70EC8" w:rsidP="00E92336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38512A" w:rsidRPr="0038512A" w:rsidRDefault="0038512A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A5CA5" w:rsidRPr="00C3732A" w:rsidRDefault="00BB6037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85495F">
        <w:rPr>
          <w:sz w:val="26"/>
          <w:szCs w:val="26"/>
        </w:rPr>
        <w:t>Начальник</w:t>
      </w:r>
      <w:r w:rsidR="0085495F" w:rsidRPr="0085495F">
        <w:rPr>
          <w:sz w:val="26"/>
          <w:szCs w:val="26"/>
        </w:rPr>
        <w:t xml:space="preserve"> </w:t>
      </w:r>
      <w:r w:rsidRPr="0085495F">
        <w:rPr>
          <w:sz w:val="26"/>
          <w:szCs w:val="26"/>
        </w:rPr>
        <w:t xml:space="preserve"> СМиТ</w:t>
      </w:r>
      <w:r w:rsidRPr="002A3679">
        <w:rPr>
          <w:rFonts w:ascii="Calibri" w:hAnsi="Calibri"/>
          <w:color w:val="000000"/>
          <w:sz w:val="22"/>
          <w:szCs w:val="22"/>
        </w:rPr>
        <w:t xml:space="preserve">                                                </w:t>
      </w:r>
      <w:r w:rsidR="0085495F">
        <w:rPr>
          <w:sz w:val="26"/>
          <w:szCs w:val="26"/>
        </w:rPr>
        <w:t>Е.В. Ворнавской</w:t>
      </w:r>
    </w:p>
    <w:p w:rsidR="003970B1" w:rsidRDefault="003970B1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436D25" w:rsidRDefault="00436D25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436D25" w:rsidRDefault="00436D25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436D25" w:rsidRDefault="00436D25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436D25" w:rsidRDefault="00436D25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436D25" w:rsidRDefault="00436D25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436D25" w:rsidRDefault="00436D25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436D25" w:rsidRPr="001E5065" w:rsidRDefault="00436D25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3970B1" w:rsidRDefault="003970B1" w:rsidP="00B50FFB">
      <w:pPr>
        <w:tabs>
          <w:tab w:val="left" w:pos="8080"/>
        </w:tabs>
        <w:ind w:firstLine="0"/>
        <w:jc w:val="center"/>
        <w:rPr>
          <w:sz w:val="26"/>
          <w:szCs w:val="26"/>
          <w:lang w:val="en-US"/>
        </w:rPr>
      </w:pPr>
    </w:p>
    <w:p w:rsidR="00B04848" w:rsidRDefault="00B04848" w:rsidP="00B50FFB">
      <w:pPr>
        <w:tabs>
          <w:tab w:val="left" w:pos="8080"/>
        </w:tabs>
        <w:ind w:firstLine="0"/>
        <w:jc w:val="center"/>
        <w:rPr>
          <w:sz w:val="26"/>
          <w:szCs w:val="26"/>
          <w:lang w:val="en-US"/>
        </w:rPr>
      </w:pPr>
    </w:p>
    <w:p w:rsidR="00B04848" w:rsidRDefault="00B04848" w:rsidP="00B50FFB">
      <w:pPr>
        <w:tabs>
          <w:tab w:val="left" w:pos="8080"/>
        </w:tabs>
        <w:ind w:firstLine="0"/>
        <w:jc w:val="center"/>
        <w:rPr>
          <w:sz w:val="26"/>
          <w:szCs w:val="26"/>
          <w:lang w:val="en-US"/>
        </w:rPr>
      </w:pPr>
    </w:p>
    <w:p w:rsidR="00B04848" w:rsidRPr="00B04848" w:rsidRDefault="00B04848" w:rsidP="00B50FFB">
      <w:pPr>
        <w:tabs>
          <w:tab w:val="left" w:pos="8080"/>
        </w:tabs>
        <w:ind w:firstLine="0"/>
        <w:jc w:val="center"/>
        <w:rPr>
          <w:sz w:val="26"/>
          <w:szCs w:val="26"/>
          <w:lang w:val="en-US"/>
        </w:rPr>
      </w:pPr>
    </w:p>
    <w:p w:rsidR="003970B1" w:rsidRPr="001E5065" w:rsidRDefault="003970B1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3970B1" w:rsidRDefault="003970B1" w:rsidP="00B50FFB">
      <w:pPr>
        <w:tabs>
          <w:tab w:val="left" w:pos="8080"/>
        </w:tabs>
        <w:ind w:firstLine="0"/>
        <w:jc w:val="center"/>
        <w:rPr>
          <w:sz w:val="26"/>
          <w:szCs w:val="26"/>
          <w:lang w:val="en-US"/>
        </w:rPr>
      </w:pPr>
    </w:p>
    <w:tbl>
      <w:tblPr>
        <w:tblW w:w="9591" w:type="dxa"/>
        <w:tblInd w:w="93" w:type="dxa"/>
        <w:tblLook w:val="04A0" w:firstRow="1" w:lastRow="0" w:firstColumn="1" w:lastColumn="0" w:noHBand="0" w:noVBand="1"/>
      </w:tblPr>
      <w:tblGrid>
        <w:gridCol w:w="1216"/>
        <w:gridCol w:w="5462"/>
        <w:gridCol w:w="567"/>
        <w:gridCol w:w="1028"/>
        <w:gridCol w:w="1318"/>
      </w:tblGrid>
      <w:tr w:rsidR="00DB0B37" w:rsidRPr="00DB0B37" w:rsidTr="009F5427">
        <w:trPr>
          <w:trHeight w:val="30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B37" w:rsidRPr="00DB0B37" w:rsidRDefault="00DB0B37" w:rsidP="00DB0B37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B3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B37" w:rsidRPr="00DB0B37" w:rsidRDefault="00DB0B37" w:rsidP="00DB0B37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B3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B37" w:rsidRPr="00DB0B37" w:rsidRDefault="00DB0B37" w:rsidP="00DB0B37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B37">
              <w:rPr>
                <w:rFonts w:ascii="Calibri" w:hAnsi="Calibri"/>
                <w:color w:val="000000"/>
                <w:sz w:val="22"/>
                <w:szCs w:val="22"/>
              </w:rPr>
              <w:t>Приложение № 1</w:t>
            </w:r>
          </w:p>
        </w:tc>
      </w:tr>
      <w:tr w:rsidR="00DB0B37" w:rsidRPr="00DB0B37" w:rsidTr="009F5427">
        <w:trPr>
          <w:trHeight w:val="300"/>
        </w:trPr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37" w:rsidRPr="00DB0B37" w:rsidRDefault="00DB0B37" w:rsidP="00DB0B37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B37">
              <w:rPr>
                <w:rFonts w:ascii="Calibri" w:hAnsi="Calibri"/>
                <w:color w:val="000000"/>
                <w:sz w:val="22"/>
                <w:szCs w:val="22"/>
              </w:rPr>
              <w:t>Номер SAP</w:t>
            </w:r>
          </w:p>
        </w:tc>
        <w:tc>
          <w:tcPr>
            <w:tcW w:w="5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37" w:rsidRPr="00DB0B37" w:rsidRDefault="00DB0B37" w:rsidP="00DB0B37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B37">
              <w:rPr>
                <w:rFonts w:ascii="Calibri" w:hAnsi="Calibri"/>
                <w:color w:val="000000"/>
                <w:sz w:val="22"/>
                <w:szCs w:val="22"/>
              </w:rPr>
              <w:t>Наименование продукции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B37" w:rsidRPr="00DB0B37" w:rsidRDefault="00DB0B37" w:rsidP="00DB0B37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B37">
              <w:rPr>
                <w:rFonts w:ascii="Calibri" w:hAnsi="Calibri"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B37" w:rsidRPr="00DB0B37" w:rsidRDefault="00DB0B37" w:rsidP="00DB0B37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B37">
              <w:rPr>
                <w:rFonts w:ascii="Calibri" w:hAnsi="Calibri"/>
                <w:color w:val="000000"/>
                <w:sz w:val="22"/>
                <w:szCs w:val="22"/>
              </w:rPr>
              <w:t>количество</w:t>
            </w:r>
          </w:p>
        </w:tc>
      </w:tr>
      <w:tr w:rsidR="00DB0B37" w:rsidRPr="00DB0B37" w:rsidTr="009F5427">
        <w:trPr>
          <w:trHeight w:val="660"/>
        </w:trPr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37" w:rsidRPr="00DB0B37" w:rsidRDefault="00DB0B37" w:rsidP="00DB0B37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37" w:rsidRPr="00DB0B37" w:rsidRDefault="00DB0B37" w:rsidP="00DB0B37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37" w:rsidRPr="00DB0B37" w:rsidRDefault="00DB0B37" w:rsidP="00DB0B37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B37" w:rsidRPr="00DB0B37" w:rsidRDefault="00DB0B37" w:rsidP="00DB0B37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B37">
              <w:rPr>
                <w:rFonts w:ascii="Calibri" w:hAnsi="Calibri"/>
                <w:color w:val="000000"/>
                <w:sz w:val="22"/>
                <w:szCs w:val="22"/>
              </w:rPr>
              <w:t>страниц в журнале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B37" w:rsidRPr="00DB0B37" w:rsidRDefault="00DB0B37" w:rsidP="00DB0B37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B37">
              <w:rPr>
                <w:rFonts w:ascii="Calibri" w:hAnsi="Calibri"/>
                <w:color w:val="000000"/>
                <w:sz w:val="22"/>
                <w:szCs w:val="22"/>
              </w:rPr>
              <w:t>журналов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rFonts w:eastAsiaTheme="minorHAnsi"/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0002003341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учета мед.осмотров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jc w:val="left"/>
              <w:rPr>
                <w:color w:val="000000"/>
              </w:rPr>
            </w:pPr>
            <w:r w:rsidRPr="009F5427">
              <w:rPr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jc w:val="left"/>
              <w:rPr>
                <w:color w:val="000000"/>
              </w:rPr>
            </w:pPr>
            <w:r w:rsidRPr="009F5427">
              <w:rPr>
                <w:color w:val="000000"/>
              </w:rPr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0002005254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учета и содерж.сред.защиты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0002005280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учета и осм.так.ср.мех.и присп.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0002009156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учета и техн.сост.огнетушит.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0002009158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учета и осм. грузозахв.приспос.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0002014562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учета путевых 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0002014642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осмотров и ремонтов груз.кранов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0002014644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вахтенный машиниста подъемника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0002045563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приема и сдачи смены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0002055915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Бланк Путевой лист автокрана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2762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0002061954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учета такелажных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0002268305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вахтенный крановщика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0002271782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вахт.машиниста крана-манипулятора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0002276308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период.осм. и рем. подъемников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200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583872" w:rsidRPr="009F5427" w:rsidTr="00624A5B">
        <w:trPr>
          <w:trHeight w:val="300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0002320138</w:t>
            </w:r>
          </w:p>
        </w:tc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872" w:rsidRPr="009F5427" w:rsidRDefault="00583872" w:rsidP="006355B5">
            <w:pPr>
              <w:jc w:val="left"/>
              <w:rPr>
                <w:rFonts w:eastAsiaTheme="minorHAnsi"/>
              </w:rPr>
            </w:pPr>
            <w:r w:rsidRPr="009F5427">
              <w:t>Журнал ТО и ремонтов ГПМ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ШТ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Pr="009F5427" w:rsidRDefault="00583872" w:rsidP="006355B5">
            <w:pPr>
              <w:ind w:firstLine="0"/>
              <w:rPr>
                <w:bCs/>
                <w:color w:val="000000"/>
              </w:rPr>
            </w:pPr>
            <w:r w:rsidRPr="009F5427">
              <w:rPr>
                <w:bCs/>
                <w:color w:val="000000"/>
              </w:rPr>
              <w:t>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872" w:rsidRDefault="00583872" w:rsidP="00583872">
            <w:pPr>
              <w:ind w:firstLine="0"/>
              <w:rPr>
                <w:color w:val="000000"/>
              </w:rPr>
            </w:pPr>
            <w:r w:rsidRPr="00583872">
              <w:rPr>
                <w:color w:val="000000"/>
              </w:rPr>
              <w:t>25</w:t>
            </w:r>
          </w:p>
        </w:tc>
      </w:tr>
      <w:tr w:rsidR="009F5427" w:rsidRPr="00DB0B37" w:rsidTr="009F5427">
        <w:trPr>
          <w:trHeight w:val="300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427" w:rsidRPr="00DB0B37" w:rsidRDefault="009F5427" w:rsidP="00DB0B37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0B37">
              <w:rPr>
                <w:rFonts w:ascii="Calibri" w:hAnsi="Calibri"/>
                <w:color w:val="000000"/>
                <w:sz w:val="22"/>
                <w:szCs w:val="22"/>
              </w:rPr>
              <w:t>Обложка из переплётного белого картона. Бумага белая плотностью 65гр.кв.м. Формат 297*210 мм.</w:t>
            </w:r>
          </w:p>
        </w:tc>
      </w:tr>
    </w:tbl>
    <w:p w:rsidR="00DB0B37" w:rsidRPr="009F5427" w:rsidRDefault="00DB0B37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DB0B37" w:rsidRPr="009F5427" w:rsidRDefault="00DB0B37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W w:w="10211" w:type="dxa"/>
        <w:tblInd w:w="93" w:type="dxa"/>
        <w:tblLook w:val="04A0" w:firstRow="1" w:lastRow="0" w:firstColumn="1" w:lastColumn="0" w:noHBand="0" w:noVBand="1"/>
      </w:tblPr>
      <w:tblGrid>
        <w:gridCol w:w="1160"/>
        <w:gridCol w:w="5515"/>
        <w:gridCol w:w="1286"/>
        <w:gridCol w:w="1290"/>
        <w:gridCol w:w="960"/>
      </w:tblGrid>
      <w:tr w:rsidR="00541660" w:rsidRPr="00541660" w:rsidTr="00DB0B37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660" w:rsidRPr="00541660" w:rsidRDefault="00541660" w:rsidP="00541660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660" w:rsidRPr="00541660" w:rsidRDefault="00541660" w:rsidP="00541660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1660">
              <w:rPr>
                <w:rFonts w:ascii="Calibri" w:hAnsi="Calibri"/>
                <w:color w:val="000000"/>
                <w:sz w:val="22"/>
                <w:szCs w:val="22"/>
              </w:rPr>
              <w:t xml:space="preserve">Начальник СМиТ                                           Е.В.Ворнавской     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660" w:rsidRPr="00541660" w:rsidRDefault="00541660" w:rsidP="00541660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660" w:rsidRPr="00541660" w:rsidRDefault="00541660" w:rsidP="00541660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660" w:rsidRPr="00541660" w:rsidRDefault="00541660" w:rsidP="00541660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541660" w:rsidRPr="001E5065" w:rsidRDefault="00541660" w:rsidP="00B50FFB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sectPr w:rsidR="00541660" w:rsidRPr="001E5065" w:rsidSect="00E92336">
      <w:headerReference w:type="even" r:id="rId8"/>
      <w:pgSz w:w="12240" w:h="15840" w:code="1"/>
      <w:pgMar w:top="851" w:right="760" w:bottom="454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AA7" w:rsidRDefault="00CC7AA7">
      <w:r>
        <w:separator/>
      </w:r>
    </w:p>
  </w:endnote>
  <w:endnote w:type="continuationSeparator" w:id="0">
    <w:p w:rsidR="00CC7AA7" w:rsidRDefault="00CC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AA7" w:rsidRDefault="00CC7AA7">
      <w:r>
        <w:separator/>
      </w:r>
    </w:p>
  </w:footnote>
  <w:footnote w:type="continuationSeparator" w:id="0">
    <w:p w:rsidR="00CC7AA7" w:rsidRDefault="00CC7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F426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2370456"/>
    <w:multiLevelType w:val="hybridMultilevel"/>
    <w:tmpl w:val="39409FA2"/>
    <w:lvl w:ilvl="0" w:tplc="BF9C43B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9"/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019"/>
    <w:rsid w:val="0000369B"/>
    <w:rsid w:val="00004529"/>
    <w:rsid w:val="00004DA3"/>
    <w:rsid w:val="0000513E"/>
    <w:rsid w:val="00005360"/>
    <w:rsid w:val="000069D6"/>
    <w:rsid w:val="00010695"/>
    <w:rsid w:val="000141BE"/>
    <w:rsid w:val="00014AC5"/>
    <w:rsid w:val="000150AB"/>
    <w:rsid w:val="00015616"/>
    <w:rsid w:val="00015CF2"/>
    <w:rsid w:val="00016467"/>
    <w:rsid w:val="00016DC9"/>
    <w:rsid w:val="00017101"/>
    <w:rsid w:val="00020BC6"/>
    <w:rsid w:val="00020DD3"/>
    <w:rsid w:val="00021AAA"/>
    <w:rsid w:val="00023BB4"/>
    <w:rsid w:val="0002677D"/>
    <w:rsid w:val="00026ECC"/>
    <w:rsid w:val="00027351"/>
    <w:rsid w:val="000307D7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47E1E"/>
    <w:rsid w:val="00050448"/>
    <w:rsid w:val="00051535"/>
    <w:rsid w:val="000544E5"/>
    <w:rsid w:val="00054CC8"/>
    <w:rsid w:val="00055B24"/>
    <w:rsid w:val="000565B8"/>
    <w:rsid w:val="00057FBD"/>
    <w:rsid w:val="0006158F"/>
    <w:rsid w:val="000630F6"/>
    <w:rsid w:val="00064651"/>
    <w:rsid w:val="00071958"/>
    <w:rsid w:val="00071959"/>
    <w:rsid w:val="00071F50"/>
    <w:rsid w:val="00073219"/>
    <w:rsid w:val="00074049"/>
    <w:rsid w:val="00080877"/>
    <w:rsid w:val="000808BE"/>
    <w:rsid w:val="00084788"/>
    <w:rsid w:val="00084847"/>
    <w:rsid w:val="000858AE"/>
    <w:rsid w:val="000858CD"/>
    <w:rsid w:val="00085DAC"/>
    <w:rsid w:val="00092E1E"/>
    <w:rsid w:val="00094AC3"/>
    <w:rsid w:val="00095669"/>
    <w:rsid w:val="000961A3"/>
    <w:rsid w:val="000A0393"/>
    <w:rsid w:val="000A6598"/>
    <w:rsid w:val="000B068C"/>
    <w:rsid w:val="000B5D7C"/>
    <w:rsid w:val="000B7290"/>
    <w:rsid w:val="000B7329"/>
    <w:rsid w:val="000B7484"/>
    <w:rsid w:val="000C0468"/>
    <w:rsid w:val="000C2897"/>
    <w:rsid w:val="000C41EF"/>
    <w:rsid w:val="000C69C2"/>
    <w:rsid w:val="000C6D57"/>
    <w:rsid w:val="000C6FE0"/>
    <w:rsid w:val="000D0B31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478"/>
    <w:rsid w:val="000D7893"/>
    <w:rsid w:val="000E00E1"/>
    <w:rsid w:val="000E0585"/>
    <w:rsid w:val="000E0A2A"/>
    <w:rsid w:val="000E138E"/>
    <w:rsid w:val="000E3EB7"/>
    <w:rsid w:val="000E40F0"/>
    <w:rsid w:val="000E4F6C"/>
    <w:rsid w:val="000E5B19"/>
    <w:rsid w:val="000E5CC8"/>
    <w:rsid w:val="000E63B7"/>
    <w:rsid w:val="000E775A"/>
    <w:rsid w:val="000E79D9"/>
    <w:rsid w:val="000F0181"/>
    <w:rsid w:val="000F06FD"/>
    <w:rsid w:val="000F08B9"/>
    <w:rsid w:val="000F6F5B"/>
    <w:rsid w:val="00101290"/>
    <w:rsid w:val="00101DD6"/>
    <w:rsid w:val="00106731"/>
    <w:rsid w:val="00106A45"/>
    <w:rsid w:val="00107271"/>
    <w:rsid w:val="001102F9"/>
    <w:rsid w:val="001130C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37DB5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3628"/>
    <w:rsid w:val="00165DBD"/>
    <w:rsid w:val="00165E14"/>
    <w:rsid w:val="00166FCC"/>
    <w:rsid w:val="00170481"/>
    <w:rsid w:val="00173531"/>
    <w:rsid w:val="00175053"/>
    <w:rsid w:val="00175B84"/>
    <w:rsid w:val="00177C04"/>
    <w:rsid w:val="00180912"/>
    <w:rsid w:val="00180CE3"/>
    <w:rsid w:val="00180D5A"/>
    <w:rsid w:val="00181BBF"/>
    <w:rsid w:val="00182091"/>
    <w:rsid w:val="00184E1F"/>
    <w:rsid w:val="001868B5"/>
    <w:rsid w:val="00190A26"/>
    <w:rsid w:val="00192E02"/>
    <w:rsid w:val="001936B5"/>
    <w:rsid w:val="00195AEF"/>
    <w:rsid w:val="00195E7E"/>
    <w:rsid w:val="001962E5"/>
    <w:rsid w:val="00196802"/>
    <w:rsid w:val="001A22A5"/>
    <w:rsid w:val="001A2829"/>
    <w:rsid w:val="001A3E17"/>
    <w:rsid w:val="001A42EA"/>
    <w:rsid w:val="001A5D99"/>
    <w:rsid w:val="001A623B"/>
    <w:rsid w:val="001A7121"/>
    <w:rsid w:val="001A7AC6"/>
    <w:rsid w:val="001B1A0F"/>
    <w:rsid w:val="001B285C"/>
    <w:rsid w:val="001B2AAF"/>
    <w:rsid w:val="001B3038"/>
    <w:rsid w:val="001B3E25"/>
    <w:rsid w:val="001B43BA"/>
    <w:rsid w:val="001B7FD4"/>
    <w:rsid w:val="001C16B8"/>
    <w:rsid w:val="001C19CB"/>
    <w:rsid w:val="001C347A"/>
    <w:rsid w:val="001C37EA"/>
    <w:rsid w:val="001C745B"/>
    <w:rsid w:val="001D0A85"/>
    <w:rsid w:val="001D2559"/>
    <w:rsid w:val="001D5D1C"/>
    <w:rsid w:val="001D714C"/>
    <w:rsid w:val="001E319B"/>
    <w:rsid w:val="001E5065"/>
    <w:rsid w:val="001E634A"/>
    <w:rsid w:val="001E6D26"/>
    <w:rsid w:val="001F0553"/>
    <w:rsid w:val="001F090B"/>
    <w:rsid w:val="001F19B0"/>
    <w:rsid w:val="001F2292"/>
    <w:rsid w:val="001F5706"/>
    <w:rsid w:val="001F6CEB"/>
    <w:rsid w:val="001F758F"/>
    <w:rsid w:val="002037CA"/>
    <w:rsid w:val="00206147"/>
    <w:rsid w:val="0021026D"/>
    <w:rsid w:val="00212382"/>
    <w:rsid w:val="00213168"/>
    <w:rsid w:val="0021474F"/>
    <w:rsid w:val="00217F1E"/>
    <w:rsid w:val="002200C6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00D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143"/>
    <w:rsid w:val="00247E6F"/>
    <w:rsid w:val="0025072F"/>
    <w:rsid w:val="00254341"/>
    <w:rsid w:val="00257D81"/>
    <w:rsid w:val="00260A64"/>
    <w:rsid w:val="00261ADD"/>
    <w:rsid w:val="0026458C"/>
    <w:rsid w:val="00265CEA"/>
    <w:rsid w:val="00265E47"/>
    <w:rsid w:val="002662E7"/>
    <w:rsid w:val="00266EA4"/>
    <w:rsid w:val="00267C77"/>
    <w:rsid w:val="00274583"/>
    <w:rsid w:val="002761C6"/>
    <w:rsid w:val="00280865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6DED"/>
    <w:rsid w:val="002A04A8"/>
    <w:rsid w:val="002A1373"/>
    <w:rsid w:val="002A1FAD"/>
    <w:rsid w:val="002A3679"/>
    <w:rsid w:val="002A3E9F"/>
    <w:rsid w:val="002A64D3"/>
    <w:rsid w:val="002A6EE9"/>
    <w:rsid w:val="002A74E4"/>
    <w:rsid w:val="002A7741"/>
    <w:rsid w:val="002A7D7B"/>
    <w:rsid w:val="002B06A7"/>
    <w:rsid w:val="002B2AEB"/>
    <w:rsid w:val="002B5EB4"/>
    <w:rsid w:val="002C08A7"/>
    <w:rsid w:val="002C1AA6"/>
    <w:rsid w:val="002C4E88"/>
    <w:rsid w:val="002C5858"/>
    <w:rsid w:val="002C6308"/>
    <w:rsid w:val="002D1182"/>
    <w:rsid w:val="002D1202"/>
    <w:rsid w:val="002D133C"/>
    <w:rsid w:val="002D3D48"/>
    <w:rsid w:val="002D5139"/>
    <w:rsid w:val="002D5E88"/>
    <w:rsid w:val="002D73BB"/>
    <w:rsid w:val="002E18B5"/>
    <w:rsid w:val="002E18D7"/>
    <w:rsid w:val="002E22F4"/>
    <w:rsid w:val="002E2AF2"/>
    <w:rsid w:val="002E3087"/>
    <w:rsid w:val="002E5A8D"/>
    <w:rsid w:val="002E602B"/>
    <w:rsid w:val="002E63DE"/>
    <w:rsid w:val="002E6C8A"/>
    <w:rsid w:val="002F2431"/>
    <w:rsid w:val="002F43D3"/>
    <w:rsid w:val="002F5FFE"/>
    <w:rsid w:val="002F62C5"/>
    <w:rsid w:val="002F6E82"/>
    <w:rsid w:val="002F794B"/>
    <w:rsid w:val="003000B3"/>
    <w:rsid w:val="00303355"/>
    <w:rsid w:val="003033B9"/>
    <w:rsid w:val="0030362D"/>
    <w:rsid w:val="00303A07"/>
    <w:rsid w:val="00303A22"/>
    <w:rsid w:val="00303B4B"/>
    <w:rsid w:val="00304022"/>
    <w:rsid w:val="0030474E"/>
    <w:rsid w:val="00304FBB"/>
    <w:rsid w:val="00305285"/>
    <w:rsid w:val="00305A9B"/>
    <w:rsid w:val="00305D05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6D05"/>
    <w:rsid w:val="003270AA"/>
    <w:rsid w:val="003317E2"/>
    <w:rsid w:val="00331BAE"/>
    <w:rsid w:val="003325DB"/>
    <w:rsid w:val="00337BD0"/>
    <w:rsid w:val="00340419"/>
    <w:rsid w:val="003415EF"/>
    <w:rsid w:val="0034217E"/>
    <w:rsid w:val="0034536F"/>
    <w:rsid w:val="003479DD"/>
    <w:rsid w:val="00347AD9"/>
    <w:rsid w:val="00353334"/>
    <w:rsid w:val="0035384C"/>
    <w:rsid w:val="0035538F"/>
    <w:rsid w:val="00355F50"/>
    <w:rsid w:val="00355F53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221"/>
    <w:rsid w:val="00375440"/>
    <w:rsid w:val="00375CA2"/>
    <w:rsid w:val="003763A6"/>
    <w:rsid w:val="00376B78"/>
    <w:rsid w:val="003803DB"/>
    <w:rsid w:val="00382FEA"/>
    <w:rsid w:val="00384B72"/>
    <w:rsid w:val="00384D9C"/>
    <w:rsid w:val="0038512A"/>
    <w:rsid w:val="00391F3C"/>
    <w:rsid w:val="00393C53"/>
    <w:rsid w:val="00395BF9"/>
    <w:rsid w:val="003968D0"/>
    <w:rsid w:val="003970B1"/>
    <w:rsid w:val="003A2F10"/>
    <w:rsid w:val="003A3418"/>
    <w:rsid w:val="003A4892"/>
    <w:rsid w:val="003A7DDA"/>
    <w:rsid w:val="003B0588"/>
    <w:rsid w:val="003B085B"/>
    <w:rsid w:val="003B3F9A"/>
    <w:rsid w:val="003B590B"/>
    <w:rsid w:val="003B7589"/>
    <w:rsid w:val="003C05B4"/>
    <w:rsid w:val="003C0AFD"/>
    <w:rsid w:val="003C1592"/>
    <w:rsid w:val="003C164C"/>
    <w:rsid w:val="003C1A02"/>
    <w:rsid w:val="003C32E6"/>
    <w:rsid w:val="003C3957"/>
    <w:rsid w:val="003C4050"/>
    <w:rsid w:val="003C54DC"/>
    <w:rsid w:val="003C67A5"/>
    <w:rsid w:val="003D02A2"/>
    <w:rsid w:val="003D1ACA"/>
    <w:rsid w:val="003D224E"/>
    <w:rsid w:val="003D3C84"/>
    <w:rsid w:val="003D5729"/>
    <w:rsid w:val="003D644A"/>
    <w:rsid w:val="003D6545"/>
    <w:rsid w:val="003D7943"/>
    <w:rsid w:val="003D7B36"/>
    <w:rsid w:val="003E0594"/>
    <w:rsid w:val="003E2BE8"/>
    <w:rsid w:val="003E508F"/>
    <w:rsid w:val="003E7C42"/>
    <w:rsid w:val="003E7D01"/>
    <w:rsid w:val="003F1A59"/>
    <w:rsid w:val="003F2357"/>
    <w:rsid w:val="003F31E6"/>
    <w:rsid w:val="003F3C1F"/>
    <w:rsid w:val="003F5BEE"/>
    <w:rsid w:val="003F654C"/>
    <w:rsid w:val="003F655B"/>
    <w:rsid w:val="003F6771"/>
    <w:rsid w:val="003F6BB3"/>
    <w:rsid w:val="00400559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3B1"/>
    <w:rsid w:val="00411F09"/>
    <w:rsid w:val="004153BA"/>
    <w:rsid w:val="00415731"/>
    <w:rsid w:val="00416124"/>
    <w:rsid w:val="0041701C"/>
    <w:rsid w:val="00417997"/>
    <w:rsid w:val="00424173"/>
    <w:rsid w:val="00426525"/>
    <w:rsid w:val="00426C7D"/>
    <w:rsid w:val="004272B5"/>
    <w:rsid w:val="004277C5"/>
    <w:rsid w:val="00432B69"/>
    <w:rsid w:val="0043338D"/>
    <w:rsid w:val="00436D25"/>
    <w:rsid w:val="00437205"/>
    <w:rsid w:val="0043769D"/>
    <w:rsid w:val="00437D8C"/>
    <w:rsid w:val="00440D61"/>
    <w:rsid w:val="0044147D"/>
    <w:rsid w:val="004437D3"/>
    <w:rsid w:val="00445107"/>
    <w:rsid w:val="00446A4A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63073"/>
    <w:rsid w:val="00463ACA"/>
    <w:rsid w:val="00466687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100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6FF4"/>
    <w:rsid w:val="004A7ACD"/>
    <w:rsid w:val="004B11D4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2B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3B4E"/>
    <w:rsid w:val="0051645F"/>
    <w:rsid w:val="0052201D"/>
    <w:rsid w:val="00522661"/>
    <w:rsid w:val="0052378D"/>
    <w:rsid w:val="00524BAD"/>
    <w:rsid w:val="0052606E"/>
    <w:rsid w:val="005263EE"/>
    <w:rsid w:val="00527E49"/>
    <w:rsid w:val="005308BD"/>
    <w:rsid w:val="005308BF"/>
    <w:rsid w:val="00530E24"/>
    <w:rsid w:val="00531D00"/>
    <w:rsid w:val="005327F9"/>
    <w:rsid w:val="00533505"/>
    <w:rsid w:val="005335A4"/>
    <w:rsid w:val="00534713"/>
    <w:rsid w:val="00536758"/>
    <w:rsid w:val="005374BC"/>
    <w:rsid w:val="00537ED9"/>
    <w:rsid w:val="0054101A"/>
    <w:rsid w:val="00541660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B95"/>
    <w:rsid w:val="00553C3F"/>
    <w:rsid w:val="00557871"/>
    <w:rsid w:val="00560345"/>
    <w:rsid w:val="0056133F"/>
    <w:rsid w:val="005630A8"/>
    <w:rsid w:val="00567CD4"/>
    <w:rsid w:val="0057236D"/>
    <w:rsid w:val="0057500D"/>
    <w:rsid w:val="005767B0"/>
    <w:rsid w:val="00576CA4"/>
    <w:rsid w:val="00577319"/>
    <w:rsid w:val="0058183F"/>
    <w:rsid w:val="005818D1"/>
    <w:rsid w:val="00581AE8"/>
    <w:rsid w:val="00581D2D"/>
    <w:rsid w:val="00582A6B"/>
    <w:rsid w:val="005836CD"/>
    <w:rsid w:val="00583872"/>
    <w:rsid w:val="00584BF8"/>
    <w:rsid w:val="00584EEB"/>
    <w:rsid w:val="005859D2"/>
    <w:rsid w:val="00587B52"/>
    <w:rsid w:val="00591511"/>
    <w:rsid w:val="005916D0"/>
    <w:rsid w:val="00592891"/>
    <w:rsid w:val="00594C53"/>
    <w:rsid w:val="00595561"/>
    <w:rsid w:val="0059669F"/>
    <w:rsid w:val="00597EE1"/>
    <w:rsid w:val="005A29B8"/>
    <w:rsid w:val="005A38CB"/>
    <w:rsid w:val="005A4F80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1922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10DD"/>
    <w:rsid w:val="005E292D"/>
    <w:rsid w:val="005E5094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15FB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2EAA"/>
    <w:rsid w:val="00633BF3"/>
    <w:rsid w:val="00634545"/>
    <w:rsid w:val="00634B97"/>
    <w:rsid w:val="00635291"/>
    <w:rsid w:val="006355B5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8BF"/>
    <w:rsid w:val="00664FBF"/>
    <w:rsid w:val="00667142"/>
    <w:rsid w:val="0066735A"/>
    <w:rsid w:val="0067198B"/>
    <w:rsid w:val="00676792"/>
    <w:rsid w:val="0067734A"/>
    <w:rsid w:val="00680220"/>
    <w:rsid w:val="006806A9"/>
    <w:rsid w:val="00681C28"/>
    <w:rsid w:val="006837DC"/>
    <w:rsid w:val="006841FC"/>
    <w:rsid w:val="00691E00"/>
    <w:rsid w:val="00693487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CE7"/>
    <w:rsid w:val="006B4355"/>
    <w:rsid w:val="006B4A0A"/>
    <w:rsid w:val="006B4B4D"/>
    <w:rsid w:val="006B64A3"/>
    <w:rsid w:val="006B7AFA"/>
    <w:rsid w:val="006B7B55"/>
    <w:rsid w:val="006C439D"/>
    <w:rsid w:val="006C4602"/>
    <w:rsid w:val="006C4CFA"/>
    <w:rsid w:val="006C75F1"/>
    <w:rsid w:val="006D097C"/>
    <w:rsid w:val="006D1137"/>
    <w:rsid w:val="006D1836"/>
    <w:rsid w:val="006D24D6"/>
    <w:rsid w:val="006D28B2"/>
    <w:rsid w:val="006D4150"/>
    <w:rsid w:val="006D4AD2"/>
    <w:rsid w:val="006D4C35"/>
    <w:rsid w:val="006D51BB"/>
    <w:rsid w:val="006D5E63"/>
    <w:rsid w:val="006D6B3F"/>
    <w:rsid w:val="006D6EB9"/>
    <w:rsid w:val="006D7294"/>
    <w:rsid w:val="006E018C"/>
    <w:rsid w:val="006E1458"/>
    <w:rsid w:val="006E14EB"/>
    <w:rsid w:val="006E3460"/>
    <w:rsid w:val="006E4D7C"/>
    <w:rsid w:val="006E56BF"/>
    <w:rsid w:val="006E64BE"/>
    <w:rsid w:val="006E7183"/>
    <w:rsid w:val="006F11AF"/>
    <w:rsid w:val="006F29C7"/>
    <w:rsid w:val="006F2B3F"/>
    <w:rsid w:val="006F5D72"/>
    <w:rsid w:val="006F6D72"/>
    <w:rsid w:val="006F7734"/>
    <w:rsid w:val="007008F3"/>
    <w:rsid w:val="00702AB3"/>
    <w:rsid w:val="007036ED"/>
    <w:rsid w:val="00703C5C"/>
    <w:rsid w:val="007045A7"/>
    <w:rsid w:val="00704E3C"/>
    <w:rsid w:val="0070676C"/>
    <w:rsid w:val="00706A0D"/>
    <w:rsid w:val="00706DC1"/>
    <w:rsid w:val="00711484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35DEE"/>
    <w:rsid w:val="0074028B"/>
    <w:rsid w:val="00741B89"/>
    <w:rsid w:val="007435DC"/>
    <w:rsid w:val="00744BB7"/>
    <w:rsid w:val="0074788E"/>
    <w:rsid w:val="00747ADF"/>
    <w:rsid w:val="00750C06"/>
    <w:rsid w:val="0075345A"/>
    <w:rsid w:val="0075355E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1A78"/>
    <w:rsid w:val="00782144"/>
    <w:rsid w:val="007827D5"/>
    <w:rsid w:val="00782A18"/>
    <w:rsid w:val="00783289"/>
    <w:rsid w:val="00783932"/>
    <w:rsid w:val="00785C86"/>
    <w:rsid w:val="007861CE"/>
    <w:rsid w:val="007869D5"/>
    <w:rsid w:val="007903D5"/>
    <w:rsid w:val="00791873"/>
    <w:rsid w:val="00791C28"/>
    <w:rsid w:val="0079283F"/>
    <w:rsid w:val="0079320B"/>
    <w:rsid w:val="00794A20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0185"/>
    <w:rsid w:val="007D158D"/>
    <w:rsid w:val="007D2840"/>
    <w:rsid w:val="007D4637"/>
    <w:rsid w:val="007D4BE7"/>
    <w:rsid w:val="007D4D76"/>
    <w:rsid w:val="007D54B2"/>
    <w:rsid w:val="007D6C0C"/>
    <w:rsid w:val="007D7685"/>
    <w:rsid w:val="007D777E"/>
    <w:rsid w:val="007E348A"/>
    <w:rsid w:val="007E4090"/>
    <w:rsid w:val="007E4D80"/>
    <w:rsid w:val="007E5260"/>
    <w:rsid w:val="007F0742"/>
    <w:rsid w:val="007F202C"/>
    <w:rsid w:val="007F2E41"/>
    <w:rsid w:val="007F3A6C"/>
    <w:rsid w:val="007F4EC7"/>
    <w:rsid w:val="007F519B"/>
    <w:rsid w:val="007F5F29"/>
    <w:rsid w:val="007F5FBF"/>
    <w:rsid w:val="007F5FE9"/>
    <w:rsid w:val="007F6916"/>
    <w:rsid w:val="007F6D5F"/>
    <w:rsid w:val="007F6FA3"/>
    <w:rsid w:val="008006BC"/>
    <w:rsid w:val="00800BA0"/>
    <w:rsid w:val="008020F0"/>
    <w:rsid w:val="00811566"/>
    <w:rsid w:val="00813A61"/>
    <w:rsid w:val="00813DB9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580C"/>
    <w:rsid w:val="0082648A"/>
    <w:rsid w:val="008274AA"/>
    <w:rsid w:val="0082755E"/>
    <w:rsid w:val="00827D38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665A"/>
    <w:rsid w:val="00847675"/>
    <w:rsid w:val="00847926"/>
    <w:rsid w:val="00850154"/>
    <w:rsid w:val="00851FA6"/>
    <w:rsid w:val="00853BF9"/>
    <w:rsid w:val="008546A6"/>
    <w:rsid w:val="0085495F"/>
    <w:rsid w:val="00856DA0"/>
    <w:rsid w:val="008574C3"/>
    <w:rsid w:val="008579A4"/>
    <w:rsid w:val="00857D4B"/>
    <w:rsid w:val="0086167B"/>
    <w:rsid w:val="00865492"/>
    <w:rsid w:val="008667B2"/>
    <w:rsid w:val="00866D75"/>
    <w:rsid w:val="00867BDF"/>
    <w:rsid w:val="0087122F"/>
    <w:rsid w:val="008727FA"/>
    <w:rsid w:val="0087407B"/>
    <w:rsid w:val="008740B4"/>
    <w:rsid w:val="0087433A"/>
    <w:rsid w:val="0087572B"/>
    <w:rsid w:val="008805F0"/>
    <w:rsid w:val="008832E3"/>
    <w:rsid w:val="008836DF"/>
    <w:rsid w:val="00884046"/>
    <w:rsid w:val="00884BC3"/>
    <w:rsid w:val="008874CF"/>
    <w:rsid w:val="008922ED"/>
    <w:rsid w:val="00892C4C"/>
    <w:rsid w:val="00894850"/>
    <w:rsid w:val="008A0375"/>
    <w:rsid w:val="008A0E45"/>
    <w:rsid w:val="008A2574"/>
    <w:rsid w:val="008A4E3A"/>
    <w:rsid w:val="008A5CA5"/>
    <w:rsid w:val="008A6687"/>
    <w:rsid w:val="008B22FE"/>
    <w:rsid w:val="008B41DF"/>
    <w:rsid w:val="008B64DE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8C3"/>
    <w:rsid w:val="008F3930"/>
    <w:rsid w:val="008F3A51"/>
    <w:rsid w:val="008F5DD1"/>
    <w:rsid w:val="00900E6D"/>
    <w:rsid w:val="009011C0"/>
    <w:rsid w:val="009022A6"/>
    <w:rsid w:val="009039EB"/>
    <w:rsid w:val="00906164"/>
    <w:rsid w:val="00910A7C"/>
    <w:rsid w:val="009134A5"/>
    <w:rsid w:val="00913BC4"/>
    <w:rsid w:val="00915176"/>
    <w:rsid w:val="00915432"/>
    <w:rsid w:val="00916AF6"/>
    <w:rsid w:val="00917A88"/>
    <w:rsid w:val="00917C50"/>
    <w:rsid w:val="009205BB"/>
    <w:rsid w:val="00921070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3F6B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4C97"/>
    <w:rsid w:val="0095736F"/>
    <w:rsid w:val="009605DB"/>
    <w:rsid w:val="009618EE"/>
    <w:rsid w:val="009630C2"/>
    <w:rsid w:val="0096311F"/>
    <w:rsid w:val="00964ACD"/>
    <w:rsid w:val="0096560C"/>
    <w:rsid w:val="009661D2"/>
    <w:rsid w:val="0096760E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459D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657D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5427"/>
    <w:rsid w:val="009F6F23"/>
    <w:rsid w:val="009F73FA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00D9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37E6E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2D"/>
    <w:rsid w:val="00A61E88"/>
    <w:rsid w:val="00A64C3D"/>
    <w:rsid w:val="00A65193"/>
    <w:rsid w:val="00A66CCC"/>
    <w:rsid w:val="00A67B38"/>
    <w:rsid w:val="00A701DD"/>
    <w:rsid w:val="00A72317"/>
    <w:rsid w:val="00A74EE0"/>
    <w:rsid w:val="00A754B3"/>
    <w:rsid w:val="00A75C7D"/>
    <w:rsid w:val="00A766A6"/>
    <w:rsid w:val="00A76E85"/>
    <w:rsid w:val="00A811F8"/>
    <w:rsid w:val="00A81795"/>
    <w:rsid w:val="00A8452F"/>
    <w:rsid w:val="00A850B4"/>
    <w:rsid w:val="00A85746"/>
    <w:rsid w:val="00A86855"/>
    <w:rsid w:val="00A87061"/>
    <w:rsid w:val="00A90F72"/>
    <w:rsid w:val="00A93000"/>
    <w:rsid w:val="00A937CA"/>
    <w:rsid w:val="00A94346"/>
    <w:rsid w:val="00A94C98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1941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505"/>
    <w:rsid w:val="00AE7BDC"/>
    <w:rsid w:val="00AF2248"/>
    <w:rsid w:val="00AF5C3C"/>
    <w:rsid w:val="00AF71B7"/>
    <w:rsid w:val="00AF7208"/>
    <w:rsid w:val="00B010B8"/>
    <w:rsid w:val="00B01DC4"/>
    <w:rsid w:val="00B024AB"/>
    <w:rsid w:val="00B04848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BA9"/>
    <w:rsid w:val="00B24C00"/>
    <w:rsid w:val="00B31336"/>
    <w:rsid w:val="00B3141F"/>
    <w:rsid w:val="00B34157"/>
    <w:rsid w:val="00B4184D"/>
    <w:rsid w:val="00B42BD5"/>
    <w:rsid w:val="00B43052"/>
    <w:rsid w:val="00B45886"/>
    <w:rsid w:val="00B45EAF"/>
    <w:rsid w:val="00B50FFB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1FC"/>
    <w:rsid w:val="00B81480"/>
    <w:rsid w:val="00B815C9"/>
    <w:rsid w:val="00B82E4B"/>
    <w:rsid w:val="00B83599"/>
    <w:rsid w:val="00B8412D"/>
    <w:rsid w:val="00B85AF2"/>
    <w:rsid w:val="00B87BD8"/>
    <w:rsid w:val="00B9046C"/>
    <w:rsid w:val="00B92097"/>
    <w:rsid w:val="00B946A9"/>
    <w:rsid w:val="00B97488"/>
    <w:rsid w:val="00B97AC4"/>
    <w:rsid w:val="00BA039B"/>
    <w:rsid w:val="00BA0A66"/>
    <w:rsid w:val="00BA0ADA"/>
    <w:rsid w:val="00BA0DE5"/>
    <w:rsid w:val="00BA19D6"/>
    <w:rsid w:val="00BA1FDC"/>
    <w:rsid w:val="00BA2358"/>
    <w:rsid w:val="00BA6774"/>
    <w:rsid w:val="00BB139B"/>
    <w:rsid w:val="00BB18EE"/>
    <w:rsid w:val="00BB2541"/>
    <w:rsid w:val="00BB2989"/>
    <w:rsid w:val="00BB2F1B"/>
    <w:rsid w:val="00BB323E"/>
    <w:rsid w:val="00BB6037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38CC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52AA"/>
    <w:rsid w:val="00BF612E"/>
    <w:rsid w:val="00C01640"/>
    <w:rsid w:val="00C01892"/>
    <w:rsid w:val="00C01B77"/>
    <w:rsid w:val="00C029BD"/>
    <w:rsid w:val="00C02AA0"/>
    <w:rsid w:val="00C036E8"/>
    <w:rsid w:val="00C05A80"/>
    <w:rsid w:val="00C07D2C"/>
    <w:rsid w:val="00C107C8"/>
    <w:rsid w:val="00C12368"/>
    <w:rsid w:val="00C142E2"/>
    <w:rsid w:val="00C14E85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567A"/>
    <w:rsid w:val="00C3732A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4BEA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9BB"/>
    <w:rsid w:val="00C947B3"/>
    <w:rsid w:val="00C94BA4"/>
    <w:rsid w:val="00C9764E"/>
    <w:rsid w:val="00CA1F26"/>
    <w:rsid w:val="00CA202E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7BB"/>
    <w:rsid w:val="00CC1E26"/>
    <w:rsid w:val="00CC4C73"/>
    <w:rsid w:val="00CC7AA7"/>
    <w:rsid w:val="00CD1BCD"/>
    <w:rsid w:val="00CD28CC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59F"/>
    <w:rsid w:val="00CE186F"/>
    <w:rsid w:val="00CE1C8E"/>
    <w:rsid w:val="00CE6EB5"/>
    <w:rsid w:val="00CE7B24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47BF9"/>
    <w:rsid w:val="00D541DC"/>
    <w:rsid w:val="00D54C49"/>
    <w:rsid w:val="00D57379"/>
    <w:rsid w:val="00D61273"/>
    <w:rsid w:val="00D61ED8"/>
    <w:rsid w:val="00D65CE5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0304"/>
    <w:rsid w:val="00DB0B37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353B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1E08"/>
    <w:rsid w:val="00DF3243"/>
    <w:rsid w:val="00DF333D"/>
    <w:rsid w:val="00DF3688"/>
    <w:rsid w:val="00DF43F1"/>
    <w:rsid w:val="00DF687F"/>
    <w:rsid w:val="00DF7350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0A6C"/>
    <w:rsid w:val="00E23859"/>
    <w:rsid w:val="00E26AC7"/>
    <w:rsid w:val="00E26D27"/>
    <w:rsid w:val="00E26E20"/>
    <w:rsid w:val="00E272E4"/>
    <w:rsid w:val="00E304A8"/>
    <w:rsid w:val="00E306DA"/>
    <w:rsid w:val="00E316BA"/>
    <w:rsid w:val="00E3288F"/>
    <w:rsid w:val="00E3695D"/>
    <w:rsid w:val="00E404E5"/>
    <w:rsid w:val="00E40B32"/>
    <w:rsid w:val="00E40D86"/>
    <w:rsid w:val="00E42A3B"/>
    <w:rsid w:val="00E42AA9"/>
    <w:rsid w:val="00E42E31"/>
    <w:rsid w:val="00E432B9"/>
    <w:rsid w:val="00E44D77"/>
    <w:rsid w:val="00E45151"/>
    <w:rsid w:val="00E46B87"/>
    <w:rsid w:val="00E5021E"/>
    <w:rsid w:val="00E5057D"/>
    <w:rsid w:val="00E52AF7"/>
    <w:rsid w:val="00E5380E"/>
    <w:rsid w:val="00E5567C"/>
    <w:rsid w:val="00E60539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336"/>
    <w:rsid w:val="00E92BDB"/>
    <w:rsid w:val="00E94606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36A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57D4"/>
    <w:rsid w:val="00EE5F89"/>
    <w:rsid w:val="00EE6A8E"/>
    <w:rsid w:val="00EE6E8A"/>
    <w:rsid w:val="00EF0964"/>
    <w:rsid w:val="00EF192F"/>
    <w:rsid w:val="00EF1B2A"/>
    <w:rsid w:val="00EF270A"/>
    <w:rsid w:val="00EF27AA"/>
    <w:rsid w:val="00EF27B8"/>
    <w:rsid w:val="00EF30F0"/>
    <w:rsid w:val="00EF3756"/>
    <w:rsid w:val="00EF3F91"/>
    <w:rsid w:val="00EF5A9C"/>
    <w:rsid w:val="00EF6AE5"/>
    <w:rsid w:val="00F0034C"/>
    <w:rsid w:val="00F0098E"/>
    <w:rsid w:val="00F00AB0"/>
    <w:rsid w:val="00F03B68"/>
    <w:rsid w:val="00F07DCC"/>
    <w:rsid w:val="00F10010"/>
    <w:rsid w:val="00F124D2"/>
    <w:rsid w:val="00F128C1"/>
    <w:rsid w:val="00F135C1"/>
    <w:rsid w:val="00F16DA7"/>
    <w:rsid w:val="00F1795B"/>
    <w:rsid w:val="00F2059C"/>
    <w:rsid w:val="00F20B71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261D"/>
    <w:rsid w:val="00F4441B"/>
    <w:rsid w:val="00F46FBB"/>
    <w:rsid w:val="00F47230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EC8"/>
    <w:rsid w:val="00F70F9B"/>
    <w:rsid w:val="00F75196"/>
    <w:rsid w:val="00F754CC"/>
    <w:rsid w:val="00F7773E"/>
    <w:rsid w:val="00F82AC9"/>
    <w:rsid w:val="00F83DF6"/>
    <w:rsid w:val="00F84073"/>
    <w:rsid w:val="00F84141"/>
    <w:rsid w:val="00F844B6"/>
    <w:rsid w:val="00F853FC"/>
    <w:rsid w:val="00F85820"/>
    <w:rsid w:val="00F85E2D"/>
    <w:rsid w:val="00F86CC1"/>
    <w:rsid w:val="00F86F49"/>
    <w:rsid w:val="00F8764E"/>
    <w:rsid w:val="00F87C16"/>
    <w:rsid w:val="00F908EE"/>
    <w:rsid w:val="00F90AC6"/>
    <w:rsid w:val="00F91952"/>
    <w:rsid w:val="00F91FA2"/>
    <w:rsid w:val="00F93B1C"/>
    <w:rsid w:val="00F95902"/>
    <w:rsid w:val="00F95B3C"/>
    <w:rsid w:val="00F96C22"/>
    <w:rsid w:val="00F97129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5C60"/>
    <w:rsid w:val="00FC77BE"/>
    <w:rsid w:val="00FC7F37"/>
    <w:rsid w:val="00FD1036"/>
    <w:rsid w:val="00FD13C6"/>
    <w:rsid w:val="00FD18AB"/>
    <w:rsid w:val="00FD55F9"/>
    <w:rsid w:val="00FD6F2E"/>
    <w:rsid w:val="00FE2964"/>
    <w:rsid w:val="00FE2CE8"/>
    <w:rsid w:val="00FE35CE"/>
    <w:rsid w:val="00FE45C1"/>
    <w:rsid w:val="00FE7D80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1E004A"/>
  <w15:docId w15:val="{D54E9A4D-4878-40DA-91AA-E98273D8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Balloon Text"/>
    <w:basedOn w:val="a0"/>
    <w:link w:val="af4"/>
    <w:semiHidden/>
    <w:unhideWhenUsed/>
    <w:rsid w:val="00436D2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436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5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2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66EF8-A42E-49AF-9AA4-24503CE1A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39</cp:revision>
  <cp:lastPrinted>2020-05-22T05:23:00Z</cp:lastPrinted>
  <dcterms:created xsi:type="dcterms:W3CDTF">2014-12-10T13:00:00Z</dcterms:created>
  <dcterms:modified xsi:type="dcterms:W3CDTF">2020-05-22T05:23:00Z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